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5C17D" w14:textId="7137A3D0" w:rsidR="009819D4" w:rsidRPr="00FC0F61" w:rsidRDefault="00FC0F61" w:rsidP="002968A5">
      <w:pPr>
        <w:jc w:val="center"/>
        <w:rPr>
          <w:rFonts w:ascii="Avenir Book" w:hAnsi="Avenir Book" w:cs="Arial"/>
          <w:b/>
          <w:sz w:val="32"/>
          <w:szCs w:val="32"/>
        </w:rPr>
      </w:pPr>
      <w:bookmarkStart w:id="0" w:name="_GoBack"/>
      <w:bookmarkEnd w:id="0"/>
      <w:r w:rsidRPr="00FC0F61">
        <w:rPr>
          <w:rFonts w:ascii="Avenir Book" w:hAnsi="Avenir Book" w:cs="Arial"/>
          <w:b/>
          <w:sz w:val="32"/>
          <w:szCs w:val="32"/>
        </w:rPr>
        <w:t>Application Form</w:t>
      </w:r>
    </w:p>
    <w:p w14:paraId="2235DC06" w14:textId="77777777" w:rsidR="00FC0F61" w:rsidRDefault="00FC0F61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</w:p>
    <w:p w14:paraId="3ABE2A75" w14:textId="1DCEA8AE" w:rsidR="00FC0F61" w:rsidRDefault="00C92549" w:rsidP="002026A6">
      <w:pPr>
        <w:widowControl w:val="0"/>
        <w:autoSpaceDE w:val="0"/>
        <w:autoSpaceDN w:val="0"/>
        <w:adjustRightInd w:val="0"/>
        <w:jc w:val="both"/>
        <w:rPr>
          <w:ins w:id="1" w:author="Tahl Kestin" w:date="2016-04-11T12:10:00Z"/>
          <w:rFonts w:ascii="Avenir Book" w:hAnsi="Avenir Book" w:cs="Arial"/>
          <w:sz w:val="20"/>
          <w:szCs w:val="20"/>
        </w:rPr>
      </w:pPr>
      <w:r>
        <w:rPr>
          <w:rFonts w:ascii="Avenir Book" w:hAnsi="Avenir Book" w:cs="Arial"/>
          <w:sz w:val="20"/>
          <w:szCs w:val="20"/>
        </w:rPr>
        <w:t xml:space="preserve">First </w:t>
      </w:r>
      <w:r w:rsidR="00FC0F61">
        <w:rPr>
          <w:rFonts w:ascii="Avenir Book" w:hAnsi="Avenir Book" w:cs="Arial"/>
          <w:sz w:val="20"/>
          <w:szCs w:val="20"/>
        </w:rPr>
        <w:t>Name:</w:t>
      </w:r>
      <w:r>
        <w:rPr>
          <w:rFonts w:ascii="Avenir Book" w:hAnsi="Avenir Book" w:cs="Arial"/>
          <w:sz w:val="20"/>
          <w:szCs w:val="20"/>
        </w:rPr>
        <w:t xml:space="preserve"> ______________________________________________</w:t>
      </w:r>
      <w:r w:rsidR="002968A5">
        <w:rPr>
          <w:rFonts w:ascii="Avenir Book" w:hAnsi="Avenir Book" w:cs="Arial"/>
          <w:sz w:val="20"/>
          <w:szCs w:val="20"/>
        </w:rPr>
        <w:t>__________________________</w:t>
      </w:r>
    </w:p>
    <w:p w14:paraId="52137E2D" w14:textId="77777777" w:rsidR="002026A6" w:rsidRDefault="002026A6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</w:p>
    <w:p w14:paraId="5EEE2E87" w14:textId="0BDC7CC0" w:rsidR="007873D8" w:rsidRDefault="00C06590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  <w:r>
        <w:rPr>
          <w:rFonts w:ascii="Avenir Book" w:hAnsi="Avenir Book" w:cs="Arial"/>
          <w:sz w:val="20"/>
          <w:szCs w:val="20"/>
        </w:rPr>
        <w:t>Surname</w:t>
      </w:r>
      <w:r w:rsidR="007873D8">
        <w:rPr>
          <w:rFonts w:ascii="Avenir Book" w:hAnsi="Avenir Book" w:cs="Arial"/>
          <w:sz w:val="20"/>
          <w:szCs w:val="20"/>
        </w:rPr>
        <w:t>:</w:t>
      </w:r>
      <w:r w:rsidR="00C92549">
        <w:rPr>
          <w:rFonts w:ascii="Avenir Book" w:hAnsi="Avenir Book" w:cs="Arial"/>
          <w:sz w:val="20"/>
          <w:szCs w:val="20"/>
        </w:rPr>
        <w:t xml:space="preserve"> ________________________________________________</w:t>
      </w:r>
      <w:r w:rsidR="002968A5">
        <w:rPr>
          <w:rFonts w:ascii="Avenir Book" w:hAnsi="Avenir Book" w:cs="Arial"/>
          <w:sz w:val="20"/>
          <w:szCs w:val="20"/>
        </w:rPr>
        <w:t>__________________________</w:t>
      </w:r>
    </w:p>
    <w:p w14:paraId="7E072E24" w14:textId="77777777" w:rsidR="00FC0F61" w:rsidRDefault="00FC0F61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</w:p>
    <w:p w14:paraId="5E00AA41" w14:textId="3C921612" w:rsidR="00FC0F61" w:rsidRDefault="00FC0F61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  <w:r>
        <w:rPr>
          <w:rFonts w:ascii="Avenir Book" w:hAnsi="Avenir Book" w:cs="Arial"/>
          <w:sz w:val="20"/>
          <w:szCs w:val="20"/>
        </w:rPr>
        <w:t xml:space="preserve">Gender: </w:t>
      </w:r>
      <w:r w:rsidR="00C92549">
        <w:rPr>
          <w:rFonts w:ascii="Avenir Book" w:hAnsi="Avenir Book" w:cs="Arial"/>
          <w:sz w:val="20"/>
          <w:szCs w:val="20"/>
        </w:rPr>
        <w:t>__________________________________________________</w:t>
      </w:r>
      <w:r w:rsidR="002968A5">
        <w:rPr>
          <w:rFonts w:ascii="Avenir Book" w:hAnsi="Avenir Book" w:cs="Arial"/>
          <w:sz w:val="20"/>
          <w:szCs w:val="20"/>
        </w:rPr>
        <w:t>_________________________</w:t>
      </w:r>
    </w:p>
    <w:p w14:paraId="3A1518DB" w14:textId="77777777" w:rsidR="00FC0F61" w:rsidRDefault="00FC0F61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</w:p>
    <w:p w14:paraId="56F2B683" w14:textId="11078216" w:rsidR="00FC0F61" w:rsidRDefault="00C92549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  <w:r>
        <w:rPr>
          <w:rFonts w:ascii="Avenir Book" w:hAnsi="Avenir Book" w:cs="Arial"/>
          <w:sz w:val="20"/>
          <w:szCs w:val="20"/>
        </w:rPr>
        <w:t>University</w:t>
      </w:r>
      <w:proofErr w:type="gramStart"/>
      <w:r>
        <w:rPr>
          <w:rFonts w:ascii="Avenir Book" w:hAnsi="Avenir Book" w:cs="Arial"/>
          <w:sz w:val="20"/>
          <w:szCs w:val="20"/>
        </w:rPr>
        <w:t>:_</w:t>
      </w:r>
      <w:proofErr w:type="gramEnd"/>
      <w:r>
        <w:rPr>
          <w:rFonts w:ascii="Avenir Book" w:hAnsi="Avenir Book" w:cs="Arial"/>
          <w:sz w:val="20"/>
          <w:szCs w:val="20"/>
        </w:rPr>
        <w:t>_______________________________________________</w:t>
      </w:r>
      <w:r w:rsidR="002968A5">
        <w:rPr>
          <w:rFonts w:ascii="Avenir Book" w:hAnsi="Avenir Book" w:cs="Arial"/>
          <w:sz w:val="20"/>
          <w:szCs w:val="20"/>
        </w:rPr>
        <w:t>__________________________</w:t>
      </w:r>
    </w:p>
    <w:p w14:paraId="3E91EE20" w14:textId="77777777" w:rsidR="00BD628B" w:rsidRDefault="00BD628B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</w:p>
    <w:p w14:paraId="7F690E93" w14:textId="1465A822" w:rsidR="00BD628B" w:rsidRDefault="00BD628B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  <w:r>
        <w:rPr>
          <w:rFonts w:ascii="Avenir Book" w:hAnsi="Avenir Book" w:cs="Arial"/>
          <w:sz w:val="20"/>
          <w:szCs w:val="20"/>
        </w:rPr>
        <w:t xml:space="preserve">Age: </w:t>
      </w:r>
      <w:r w:rsidR="00C92549">
        <w:rPr>
          <w:rFonts w:ascii="Avenir Book" w:hAnsi="Avenir Book" w:cs="Arial"/>
          <w:sz w:val="20"/>
          <w:szCs w:val="20"/>
        </w:rPr>
        <w:t>__________________________________________</w:t>
      </w:r>
      <w:r w:rsidR="002968A5">
        <w:rPr>
          <w:rFonts w:ascii="Avenir Book" w:hAnsi="Avenir Book" w:cs="Arial"/>
          <w:sz w:val="20"/>
          <w:szCs w:val="20"/>
        </w:rPr>
        <w:t>______________________________</w:t>
      </w:r>
      <w:r w:rsidR="00C92549">
        <w:rPr>
          <w:rFonts w:ascii="Avenir Book" w:hAnsi="Avenir Book" w:cs="Arial"/>
          <w:sz w:val="20"/>
          <w:szCs w:val="20"/>
        </w:rPr>
        <w:t>_______</w:t>
      </w:r>
    </w:p>
    <w:p w14:paraId="38509802" w14:textId="77777777" w:rsidR="00FC0F61" w:rsidRDefault="00FC0F61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</w:p>
    <w:p w14:paraId="7E3B5E51" w14:textId="7E535589" w:rsidR="00FC0F61" w:rsidRDefault="00FC0F61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  <w:r>
        <w:rPr>
          <w:rFonts w:ascii="Avenir Book" w:hAnsi="Avenir Book" w:cs="Arial"/>
          <w:sz w:val="20"/>
          <w:szCs w:val="20"/>
        </w:rPr>
        <w:t xml:space="preserve">Major: </w:t>
      </w:r>
      <w:r w:rsidR="00C92549">
        <w:rPr>
          <w:rFonts w:ascii="Avenir Book" w:hAnsi="Avenir Book" w:cs="Arial"/>
          <w:sz w:val="20"/>
          <w:szCs w:val="20"/>
        </w:rPr>
        <w:t>_______________________________________</w:t>
      </w:r>
      <w:r w:rsidR="002968A5">
        <w:rPr>
          <w:rFonts w:ascii="Avenir Book" w:hAnsi="Avenir Book" w:cs="Arial"/>
          <w:sz w:val="20"/>
          <w:szCs w:val="20"/>
        </w:rPr>
        <w:t>___________________________</w:t>
      </w:r>
      <w:r w:rsidR="00C92549">
        <w:rPr>
          <w:rFonts w:ascii="Avenir Book" w:hAnsi="Avenir Book" w:cs="Arial"/>
          <w:sz w:val="20"/>
          <w:szCs w:val="20"/>
        </w:rPr>
        <w:t>____________</w:t>
      </w:r>
    </w:p>
    <w:p w14:paraId="6BD0C5E4" w14:textId="77777777" w:rsidR="00FC0F61" w:rsidRDefault="00FC0F61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</w:p>
    <w:p w14:paraId="5D232149" w14:textId="11DDBB85" w:rsidR="00FC0F61" w:rsidRDefault="00E60A8B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  <w:r>
        <w:rPr>
          <w:rFonts w:ascii="Avenir Book" w:hAnsi="Avenir Book" w:cs="Arial"/>
          <w:sz w:val="20"/>
          <w:szCs w:val="20"/>
        </w:rPr>
        <w:t xml:space="preserve">University </w:t>
      </w:r>
      <w:r w:rsidR="002026A6">
        <w:rPr>
          <w:rFonts w:ascii="Avenir Book" w:hAnsi="Avenir Book" w:cs="Arial"/>
          <w:sz w:val="20"/>
          <w:szCs w:val="20"/>
        </w:rPr>
        <w:t>e</w:t>
      </w:r>
      <w:r w:rsidR="00FC0F61">
        <w:rPr>
          <w:rFonts w:ascii="Avenir Book" w:hAnsi="Avenir Book" w:cs="Arial"/>
          <w:sz w:val="20"/>
          <w:szCs w:val="20"/>
        </w:rPr>
        <w:t xml:space="preserve">mail </w:t>
      </w:r>
      <w:r w:rsidR="002026A6">
        <w:rPr>
          <w:rFonts w:ascii="Avenir Book" w:hAnsi="Avenir Book" w:cs="Arial"/>
          <w:sz w:val="20"/>
          <w:szCs w:val="20"/>
        </w:rPr>
        <w:t>a</w:t>
      </w:r>
      <w:r w:rsidR="00FC0F61">
        <w:rPr>
          <w:rFonts w:ascii="Avenir Book" w:hAnsi="Avenir Book" w:cs="Arial"/>
          <w:sz w:val="20"/>
          <w:szCs w:val="20"/>
        </w:rPr>
        <w:t>ddress:</w:t>
      </w:r>
      <w:r w:rsidR="00C92549">
        <w:rPr>
          <w:rFonts w:ascii="Avenir Book" w:hAnsi="Avenir Book" w:cs="Arial"/>
          <w:sz w:val="20"/>
          <w:szCs w:val="20"/>
        </w:rPr>
        <w:t xml:space="preserve"> __________________</w:t>
      </w:r>
      <w:r w:rsidR="002968A5">
        <w:rPr>
          <w:rFonts w:ascii="Avenir Book" w:hAnsi="Avenir Book" w:cs="Arial"/>
          <w:sz w:val="20"/>
          <w:szCs w:val="20"/>
        </w:rPr>
        <w:t>___________________________</w:t>
      </w:r>
      <w:r w:rsidR="00C92549">
        <w:rPr>
          <w:rFonts w:ascii="Avenir Book" w:hAnsi="Avenir Book" w:cs="Arial"/>
          <w:sz w:val="20"/>
          <w:szCs w:val="20"/>
        </w:rPr>
        <w:t>_________________</w:t>
      </w:r>
    </w:p>
    <w:p w14:paraId="3E13DA7B" w14:textId="77777777" w:rsidR="00FC0F61" w:rsidRDefault="00FC0F61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</w:p>
    <w:p w14:paraId="16DBFC24" w14:textId="272BFF3D" w:rsidR="00FC0F61" w:rsidRDefault="00FC0F61" w:rsidP="00BE162E">
      <w:pPr>
        <w:widowControl w:val="0"/>
        <w:autoSpaceDE w:val="0"/>
        <w:autoSpaceDN w:val="0"/>
        <w:adjustRightInd w:val="0"/>
        <w:rPr>
          <w:rFonts w:ascii="Avenir Book" w:hAnsi="Avenir Book" w:cs="Arial"/>
          <w:sz w:val="20"/>
          <w:szCs w:val="20"/>
        </w:rPr>
      </w:pPr>
    </w:p>
    <w:p w14:paraId="50375D77" w14:textId="77777777" w:rsidR="00A67D81" w:rsidRDefault="00A67D81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</w:p>
    <w:p w14:paraId="762BD6C9" w14:textId="77777777" w:rsidR="001F18B2" w:rsidRPr="002968A5" w:rsidRDefault="001F18B2" w:rsidP="00797F3C">
      <w:pPr>
        <w:rPr>
          <w:rFonts w:ascii="Avenir Book" w:hAnsi="Avenir Book" w:cs="Arial"/>
          <w:b/>
          <w:sz w:val="32"/>
          <w:szCs w:val="32"/>
        </w:rPr>
      </w:pPr>
      <w:r w:rsidRPr="002968A5">
        <w:rPr>
          <w:rFonts w:ascii="Avenir Book" w:hAnsi="Avenir Book" w:cs="Arial"/>
          <w:b/>
          <w:sz w:val="32"/>
          <w:szCs w:val="32"/>
        </w:rPr>
        <w:t>Competition Description</w:t>
      </w:r>
    </w:p>
    <w:p w14:paraId="1469E9C7" w14:textId="77777777" w:rsidR="001F18B2" w:rsidRPr="001F18B2" w:rsidRDefault="00797F3C" w:rsidP="00797F3C">
      <w:pPr>
        <w:rPr>
          <w:rFonts w:ascii="Avenir Book" w:hAnsi="Avenir Book" w:cs="Arial"/>
          <w:sz w:val="22"/>
          <w:szCs w:val="22"/>
        </w:rPr>
      </w:pPr>
      <w:r>
        <w:rPr>
          <w:rFonts w:ascii="Avenir Book" w:hAnsi="Avenir Book" w:cs="Arial"/>
          <w:sz w:val="20"/>
          <w:szCs w:val="20"/>
        </w:rPr>
        <w:br/>
      </w:r>
      <w:r w:rsidRPr="001F18B2">
        <w:rPr>
          <w:rFonts w:ascii="Avenir Book" w:hAnsi="Avenir Book" w:cs="Arial"/>
          <w:sz w:val="22"/>
          <w:szCs w:val="22"/>
        </w:rPr>
        <w:t xml:space="preserve">Applicants are required to </w:t>
      </w:r>
      <w:r w:rsidR="001F18B2" w:rsidRPr="001F18B2">
        <w:rPr>
          <w:rFonts w:ascii="Avenir Book" w:hAnsi="Avenir Book" w:cs="Arial"/>
          <w:sz w:val="22"/>
          <w:szCs w:val="22"/>
        </w:rPr>
        <w:t>write</w:t>
      </w:r>
      <w:r w:rsidRPr="001F18B2">
        <w:rPr>
          <w:rFonts w:ascii="Avenir Book" w:hAnsi="Avenir Book" w:cs="Arial"/>
          <w:sz w:val="22"/>
          <w:szCs w:val="22"/>
        </w:rPr>
        <w:t xml:space="preserve"> an abstract (between 300 and 500 words) on</w:t>
      </w:r>
      <w:r w:rsidR="001F18B2" w:rsidRPr="001F18B2">
        <w:rPr>
          <w:rFonts w:ascii="Avenir Book" w:hAnsi="Avenir Book" w:cs="Arial"/>
          <w:sz w:val="22"/>
          <w:szCs w:val="22"/>
        </w:rPr>
        <w:t xml:space="preserve"> the following topic:</w:t>
      </w:r>
    </w:p>
    <w:p w14:paraId="237EAE1E" w14:textId="77777777" w:rsidR="001F18B2" w:rsidRPr="001F18B2" w:rsidRDefault="001F18B2" w:rsidP="00797F3C">
      <w:pPr>
        <w:rPr>
          <w:rFonts w:ascii="Avenir Book" w:hAnsi="Avenir Book" w:cs="Arial"/>
          <w:sz w:val="22"/>
          <w:szCs w:val="22"/>
        </w:rPr>
      </w:pPr>
    </w:p>
    <w:p w14:paraId="5980C20B" w14:textId="76F8DDBE" w:rsidR="001F18B2" w:rsidRPr="002968A5" w:rsidRDefault="001F18B2" w:rsidP="00797F3C">
      <w:pPr>
        <w:rPr>
          <w:rFonts w:ascii="Avenir Book" w:hAnsi="Avenir Book" w:cs="Arial"/>
          <w:b/>
          <w:i/>
          <w:sz w:val="22"/>
          <w:szCs w:val="22"/>
        </w:rPr>
      </w:pPr>
      <w:r w:rsidRPr="002968A5">
        <w:rPr>
          <w:rFonts w:ascii="Avenir Book" w:hAnsi="Avenir Book" w:cs="Arial"/>
          <w:b/>
          <w:i/>
          <w:sz w:val="22"/>
          <w:szCs w:val="22"/>
        </w:rPr>
        <w:t>H</w:t>
      </w:r>
      <w:r w:rsidR="00797F3C" w:rsidRPr="002968A5">
        <w:rPr>
          <w:rFonts w:ascii="Avenir Book" w:hAnsi="Avenir Book" w:cs="Arial"/>
          <w:b/>
          <w:i/>
          <w:sz w:val="22"/>
          <w:szCs w:val="22"/>
        </w:rPr>
        <w:t xml:space="preserve">ow </w:t>
      </w:r>
      <w:r w:rsidRPr="002968A5">
        <w:rPr>
          <w:rFonts w:ascii="Avenir Book" w:hAnsi="Avenir Book" w:cs="Arial"/>
          <w:b/>
          <w:i/>
          <w:sz w:val="22"/>
          <w:szCs w:val="22"/>
        </w:rPr>
        <w:t xml:space="preserve">can </w:t>
      </w:r>
      <w:r w:rsidR="00797F3C" w:rsidRPr="002968A5">
        <w:rPr>
          <w:rFonts w:ascii="Avenir Book" w:hAnsi="Avenir Book" w:cs="Arial"/>
          <w:b/>
          <w:i/>
          <w:sz w:val="22"/>
          <w:szCs w:val="22"/>
        </w:rPr>
        <w:t>the City of Melbourne become more “inclusive, safe, resilient an</w:t>
      </w:r>
      <w:r w:rsidRPr="002968A5">
        <w:rPr>
          <w:rFonts w:ascii="Avenir Book" w:hAnsi="Avenir Book" w:cs="Arial"/>
          <w:b/>
          <w:i/>
          <w:sz w:val="22"/>
          <w:szCs w:val="22"/>
        </w:rPr>
        <w:t>d sustainable” by the year 2030</w:t>
      </w:r>
      <w:r w:rsidR="00922413" w:rsidRPr="002968A5">
        <w:rPr>
          <w:rFonts w:ascii="Avenir Book" w:hAnsi="Avenir Book" w:cs="Arial"/>
          <w:b/>
          <w:i/>
          <w:sz w:val="22"/>
          <w:szCs w:val="22"/>
        </w:rPr>
        <w:t>?</w:t>
      </w:r>
    </w:p>
    <w:p w14:paraId="56FA020A" w14:textId="77777777" w:rsidR="004C0C2E" w:rsidRDefault="004C0C2E" w:rsidP="00797F3C">
      <w:pPr>
        <w:rPr>
          <w:rFonts w:ascii="Avenir Book" w:hAnsi="Avenir Book" w:cs="Arial"/>
          <w:sz w:val="22"/>
          <w:szCs w:val="22"/>
        </w:rPr>
      </w:pPr>
    </w:p>
    <w:p w14:paraId="5833E716" w14:textId="6D6B6620" w:rsidR="00797F3C" w:rsidRPr="001F18B2" w:rsidRDefault="00797F3C" w:rsidP="00797F3C">
      <w:pPr>
        <w:rPr>
          <w:rFonts w:ascii="Avenir Book" w:hAnsi="Avenir Book" w:cs="Arial"/>
          <w:sz w:val="22"/>
          <w:szCs w:val="22"/>
        </w:rPr>
      </w:pPr>
      <w:r w:rsidRPr="001F18B2">
        <w:rPr>
          <w:rFonts w:ascii="Avenir Book" w:hAnsi="Avenir Book" w:cs="Arial"/>
          <w:sz w:val="22"/>
          <w:szCs w:val="22"/>
        </w:rPr>
        <w:t xml:space="preserve">Applicants will be judged based on the quality of their abstract. If accepted, scholarship recipients will be required to </w:t>
      </w:r>
      <w:r w:rsidR="004C0C2E">
        <w:rPr>
          <w:rFonts w:ascii="Avenir Book" w:hAnsi="Avenir Book" w:cs="Arial"/>
          <w:sz w:val="22"/>
          <w:szCs w:val="22"/>
        </w:rPr>
        <w:t xml:space="preserve">create an e-poster of </w:t>
      </w:r>
      <w:r w:rsidRPr="001F18B2">
        <w:rPr>
          <w:rFonts w:ascii="Avenir Book" w:hAnsi="Avenir Book" w:cs="Arial"/>
          <w:sz w:val="22"/>
          <w:szCs w:val="22"/>
        </w:rPr>
        <w:t>their submission which will be featured for the duration of the summit.</w:t>
      </w:r>
      <w:r w:rsidR="004C0C2E">
        <w:rPr>
          <w:rFonts w:ascii="Avenir Book" w:hAnsi="Avenir Book" w:cs="Arial"/>
          <w:sz w:val="22"/>
          <w:szCs w:val="22"/>
        </w:rPr>
        <w:t xml:space="preserve"> </w:t>
      </w:r>
    </w:p>
    <w:p w14:paraId="587D67DF" w14:textId="77777777" w:rsidR="009819D4" w:rsidRDefault="009819D4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</w:p>
    <w:p w14:paraId="13DBE43D" w14:textId="77777777" w:rsidR="00C92549" w:rsidRDefault="00C92549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</w:p>
    <w:p w14:paraId="696EA44A" w14:textId="1B66E4E0" w:rsidR="001F18B2" w:rsidRDefault="001F18B2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2"/>
          <w:szCs w:val="22"/>
        </w:rPr>
      </w:pPr>
      <w:r>
        <w:rPr>
          <w:rFonts w:ascii="Avenir Book" w:hAnsi="Avenir Book" w:cs="Arial"/>
          <w:sz w:val="22"/>
          <w:szCs w:val="22"/>
        </w:rPr>
        <w:t>Please</w:t>
      </w:r>
      <w:r w:rsidR="004C0C2E">
        <w:rPr>
          <w:rFonts w:ascii="Avenir Book" w:hAnsi="Avenir Book" w:cs="Arial"/>
          <w:sz w:val="22"/>
          <w:szCs w:val="22"/>
        </w:rPr>
        <w:t xml:space="preserve"> follow</w:t>
      </w:r>
      <w:r>
        <w:rPr>
          <w:rFonts w:ascii="Avenir Book" w:hAnsi="Avenir Book" w:cs="Arial"/>
          <w:sz w:val="22"/>
          <w:szCs w:val="22"/>
        </w:rPr>
        <w:t xml:space="preserve"> the</w:t>
      </w:r>
      <w:r w:rsidR="004C0C2E">
        <w:rPr>
          <w:rFonts w:ascii="Avenir Book" w:hAnsi="Avenir Book" w:cs="Arial"/>
          <w:sz w:val="22"/>
          <w:szCs w:val="22"/>
        </w:rPr>
        <w:t xml:space="preserve"> below</w:t>
      </w:r>
      <w:r>
        <w:rPr>
          <w:rFonts w:ascii="Avenir Book" w:hAnsi="Avenir Book" w:cs="Arial"/>
          <w:sz w:val="22"/>
          <w:szCs w:val="22"/>
        </w:rPr>
        <w:t xml:space="preserve"> instructions when submitting your abstract:</w:t>
      </w:r>
    </w:p>
    <w:p w14:paraId="13EF8B1E" w14:textId="6D622D1C" w:rsidR="001F18B2" w:rsidRPr="001F18B2" w:rsidRDefault="001F18B2" w:rsidP="001F18B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venir Book" w:hAnsi="Avenir Book" w:cs="Arial"/>
          <w:sz w:val="22"/>
          <w:szCs w:val="22"/>
        </w:rPr>
      </w:pPr>
      <w:r w:rsidRPr="001F18B2">
        <w:rPr>
          <w:rFonts w:ascii="Avenir Book" w:hAnsi="Avenir Book" w:cs="Arial"/>
          <w:sz w:val="22"/>
          <w:szCs w:val="22"/>
        </w:rPr>
        <w:t xml:space="preserve">Email your submission to: </w:t>
      </w:r>
      <w:hyperlink r:id="rId5" w:history="1">
        <w:r w:rsidRPr="001F18B2">
          <w:rPr>
            <w:rStyle w:val="Hyperlink"/>
            <w:rFonts w:ascii="Avenir Book" w:hAnsi="Avenir Book" w:cs="Arial"/>
            <w:sz w:val="22"/>
            <w:szCs w:val="22"/>
          </w:rPr>
          <w:t>Belinda.young@unimelb.edu.au</w:t>
        </w:r>
      </w:hyperlink>
    </w:p>
    <w:p w14:paraId="52D806CB" w14:textId="4F8E68C0" w:rsidR="001F18B2" w:rsidRPr="001F18B2" w:rsidRDefault="001F18B2" w:rsidP="001F18B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venir Book" w:hAnsi="Avenir Book" w:cs="Arial"/>
          <w:sz w:val="22"/>
          <w:szCs w:val="22"/>
        </w:rPr>
      </w:pPr>
      <w:r w:rsidRPr="001F18B2">
        <w:rPr>
          <w:rFonts w:ascii="Avenir Book" w:hAnsi="Avenir Book" w:cs="Arial"/>
          <w:sz w:val="22"/>
          <w:szCs w:val="22"/>
        </w:rPr>
        <w:t xml:space="preserve">Use the following subject heading: SDSN </w:t>
      </w:r>
      <w:proofErr w:type="spellStart"/>
      <w:r w:rsidR="00922413">
        <w:rPr>
          <w:rFonts w:ascii="Avenir Book" w:hAnsi="Avenir Book" w:cs="Arial"/>
          <w:sz w:val="22"/>
          <w:szCs w:val="22"/>
        </w:rPr>
        <w:t>Ecocity</w:t>
      </w:r>
      <w:proofErr w:type="spellEnd"/>
      <w:r w:rsidRPr="001F18B2">
        <w:rPr>
          <w:rFonts w:ascii="Avenir Book" w:hAnsi="Avenir Book" w:cs="Arial"/>
          <w:sz w:val="22"/>
          <w:szCs w:val="22"/>
        </w:rPr>
        <w:t xml:space="preserve"> Competition</w:t>
      </w:r>
      <w:r w:rsidR="004C0C2E">
        <w:rPr>
          <w:rFonts w:ascii="Avenir Book" w:hAnsi="Avenir Book" w:cs="Arial"/>
          <w:sz w:val="22"/>
          <w:szCs w:val="22"/>
        </w:rPr>
        <w:t xml:space="preserve"> – YOUR NAME</w:t>
      </w:r>
    </w:p>
    <w:p w14:paraId="6A6983A8" w14:textId="030AE926" w:rsidR="001F18B2" w:rsidRPr="001F18B2" w:rsidRDefault="001F18B2" w:rsidP="001F18B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venir Book" w:hAnsi="Avenir Book" w:cs="Arial"/>
          <w:sz w:val="22"/>
          <w:szCs w:val="22"/>
        </w:rPr>
      </w:pPr>
      <w:r w:rsidRPr="001F18B2">
        <w:rPr>
          <w:rFonts w:ascii="Avenir Book" w:hAnsi="Avenir Book" w:cs="Arial"/>
          <w:sz w:val="22"/>
          <w:szCs w:val="22"/>
        </w:rPr>
        <w:t>Attach your abstract</w:t>
      </w:r>
    </w:p>
    <w:p w14:paraId="0FDBEC74" w14:textId="549F0376" w:rsidR="001F18B2" w:rsidRDefault="001F18B2" w:rsidP="001F18B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venir Book" w:hAnsi="Avenir Book" w:cs="Arial"/>
          <w:sz w:val="22"/>
          <w:szCs w:val="22"/>
        </w:rPr>
      </w:pPr>
      <w:r w:rsidRPr="001F18B2">
        <w:rPr>
          <w:rFonts w:ascii="Avenir Book" w:hAnsi="Avenir Book" w:cs="Arial"/>
          <w:sz w:val="22"/>
          <w:szCs w:val="22"/>
        </w:rPr>
        <w:t>Attach your completed application form</w:t>
      </w:r>
    </w:p>
    <w:p w14:paraId="592055C4" w14:textId="77777777" w:rsidR="004C0C2E" w:rsidRDefault="004C0C2E" w:rsidP="004C0C2E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venir Book" w:hAnsi="Avenir Book" w:cs="Arial"/>
          <w:sz w:val="22"/>
          <w:szCs w:val="22"/>
        </w:rPr>
      </w:pPr>
      <w:r w:rsidRPr="004C0C2E">
        <w:rPr>
          <w:rFonts w:ascii="Avenir Book" w:hAnsi="Avenir Book" w:cs="Arial"/>
          <w:sz w:val="22"/>
          <w:szCs w:val="22"/>
        </w:rPr>
        <w:t>Attach your CV (no more than a page)</w:t>
      </w:r>
    </w:p>
    <w:p w14:paraId="44897C34" w14:textId="5DE36079" w:rsidR="001F18B2" w:rsidRDefault="004C0C2E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2"/>
          <w:szCs w:val="22"/>
        </w:rPr>
      </w:pPr>
      <w:r w:rsidRPr="004C0C2E">
        <w:rPr>
          <w:rFonts w:ascii="Avenir Book" w:hAnsi="Avenir Book" w:cs="Arial"/>
          <w:sz w:val="22"/>
          <w:szCs w:val="22"/>
        </w:rPr>
        <w:t xml:space="preserve"> </w:t>
      </w:r>
    </w:p>
    <w:p w14:paraId="75CFAA82" w14:textId="77777777" w:rsidR="00C92549" w:rsidRDefault="00C92549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</w:p>
    <w:p w14:paraId="6DF1A7E0" w14:textId="6BDED021" w:rsidR="004C0C2E" w:rsidRDefault="004C0C2E" w:rsidP="004C0C2E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</w:rPr>
      </w:pPr>
      <w:r w:rsidRPr="004C0C2E">
        <w:rPr>
          <w:rFonts w:ascii="Avenir Book" w:hAnsi="Avenir Book" w:cs="Arial"/>
          <w:bCs/>
        </w:rPr>
        <w:t>Applications close</w:t>
      </w:r>
      <w:r w:rsidRPr="00C06590">
        <w:rPr>
          <w:rFonts w:ascii="Avenir Book" w:hAnsi="Avenir Book" w:cs="Arial"/>
          <w:b/>
          <w:bCs/>
        </w:rPr>
        <w:t xml:space="preserve"> COB </w:t>
      </w:r>
      <w:r w:rsidR="002968A5">
        <w:rPr>
          <w:rFonts w:ascii="Avenir Book" w:hAnsi="Avenir Book" w:cs="Arial"/>
          <w:b/>
          <w:bCs/>
        </w:rPr>
        <w:t>Wednesday, 31</w:t>
      </w:r>
      <w:r w:rsidRPr="00C06590">
        <w:rPr>
          <w:rFonts w:ascii="Avenir Book" w:hAnsi="Avenir Book" w:cs="Arial"/>
          <w:b/>
          <w:bCs/>
        </w:rPr>
        <w:t xml:space="preserve"> May</w:t>
      </w:r>
      <w:r w:rsidR="002968A5">
        <w:rPr>
          <w:rFonts w:ascii="Avenir Book" w:hAnsi="Avenir Book" w:cs="Arial"/>
          <w:b/>
          <w:bCs/>
        </w:rPr>
        <w:t xml:space="preserve"> 2017</w:t>
      </w:r>
      <w:r w:rsidRPr="00C06590">
        <w:rPr>
          <w:rFonts w:ascii="Avenir Book" w:hAnsi="Avenir Book" w:cs="Arial"/>
        </w:rPr>
        <w:t xml:space="preserve">. </w:t>
      </w:r>
      <w:r>
        <w:rPr>
          <w:rFonts w:ascii="Avenir Book" w:hAnsi="Avenir Book" w:cs="Arial"/>
        </w:rPr>
        <w:t>Winners</w:t>
      </w:r>
      <w:r w:rsidRPr="00C06590">
        <w:rPr>
          <w:rFonts w:ascii="Avenir Book" w:hAnsi="Avenir Book" w:cs="Arial"/>
        </w:rPr>
        <w:t xml:space="preserve"> will be notified by </w:t>
      </w:r>
      <w:r w:rsidR="002968A5">
        <w:rPr>
          <w:rFonts w:ascii="Avenir Book" w:hAnsi="Avenir Book" w:cs="Arial"/>
          <w:b/>
        </w:rPr>
        <w:t xml:space="preserve">early June 2017. </w:t>
      </w:r>
    </w:p>
    <w:p w14:paraId="28BC43B7" w14:textId="77777777" w:rsidR="00922413" w:rsidRPr="00B979B3" w:rsidRDefault="00922413" w:rsidP="002026A6">
      <w:pPr>
        <w:widowControl w:val="0"/>
        <w:autoSpaceDE w:val="0"/>
        <w:autoSpaceDN w:val="0"/>
        <w:adjustRightInd w:val="0"/>
        <w:jc w:val="both"/>
        <w:rPr>
          <w:rFonts w:ascii="Avenir Book" w:hAnsi="Avenir Book" w:cs="Arial"/>
          <w:sz w:val="20"/>
          <w:szCs w:val="20"/>
        </w:rPr>
      </w:pPr>
    </w:p>
    <w:sectPr w:rsidR="00922413" w:rsidRPr="00B979B3" w:rsidSect="002026A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1E02FEC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160C"/>
    <w:multiLevelType w:val="hybridMultilevel"/>
    <w:tmpl w:val="21E6F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22CA3"/>
    <w:multiLevelType w:val="hybridMultilevel"/>
    <w:tmpl w:val="462EE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10D1B"/>
    <w:multiLevelType w:val="hybridMultilevel"/>
    <w:tmpl w:val="FDEA81D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B2F8E"/>
    <w:multiLevelType w:val="hybridMultilevel"/>
    <w:tmpl w:val="3C7A7450"/>
    <w:lvl w:ilvl="0" w:tplc="0C09000F">
      <w:start w:val="1"/>
      <w:numFmt w:val="decimal"/>
      <w:lvlText w:val="%1."/>
      <w:lvlJc w:val="left"/>
      <w:pPr>
        <w:ind w:left="153" w:hanging="360"/>
      </w:pPr>
    </w:lvl>
    <w:lvl w:ilvl="1" w:tplc="0C090019" w:tentative="1">
      <w:start w:val="1"/>
      <w:numFmt w:val="lowerLetter"/>
      <w:lvlText w:val="%2."/>
      <w:lvlJc w:val="left"/>
      <w:pPr>
        <w:ind w:left="873" w:hanging="360"/>
      </w:pPr>
    </w:lvl>
    <w:lvl w:ilvl="2" w:tplc="0C09001B" w:tentative="1">
      <w:start w:val="1"/>
      <w:numFmt w:val="lowerRoman"/>
      <w:lvlText w:val="%3."/>
      <w:lvlJc w:val="right"/>
      <w:pPr>
        <w:ind w:left="1593" w:hanging="180"/>
      </w:pPr>
    </w:lvl>
    <w:lvl w:ilvl="3" w:tplc="0C09000F" w:tentative="1">
      <w:start w:val="1"/>
      <w:numFmt w:val="decimal"/>
      <w:lvlText w:val="%4."/>
      <w:lvlJc w:val="left"/>
      <w:pPr>
        <w:ind w:left="2313" w:hanging="360"/>
      </w:pPr>
    </w:lvl>
    <w:lvl w:ilvl="4" w:tplc="0C090019" w:tentative="1">
      <w:start w:val="1"/>
      <w:numFmt w:val="lowerLetter"/>
      <w:lvlText w:val="%5."/>
      <w:lvlJc w:val="left"/>
      <w:pPr>
        <w:ind w:left="3033" w:hanging="360"/>
      </w:pPr>
    </w:lvl>
    <w:lvl w:ilvl="5" w:tplc="0C09001B" w:tentative="1">
      <w:start w:val="1"/>
      <w:numFmt w:val="lowerRoman"/>
      <w:lvlText w:val="%6."/>
      <w:lvlJc w:val="right"/>
      <w:pPr>
        <w:ind w:left="3753" w:hanging="180"/>
      </w:pPr>
    </w:lvl>
    <w:lvl w:ilvl="6" w:tplc="0C09000F" w:tentative="1">
      <w:start w:val="1"/>
      <w:numFmt w:val="decimal"/>
      <w:lvlText w:val="%7."/>
      <w:lvlJc w:val="left"/>
      <w:pPr>
        <w:ind w:left="4473" w:hanging="360"/>
      </w:pPr>
    </w:lvl>
    <w:lvl w:ilvl="7" w:tplc="0C090019" w:tentative="1">
      <w:start w:val="1"/>
      <w:numFmt w:val="lowerLetter"/>
      <w:lvlText w:val="%8."/>
      <w:lvlJc w:val="left"/>
      <w:pPr>
        <w:ind w:left="5193" w:hanging="360"/>
      </w:pPr>
    </w:lvl>
    <w:lvl w:ilvl="8" w:tplc="0C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58BC5FC9"/>
    <w:multiLevelType w:val="hybridMultilevel"/>
    <w:tmpl w:val="B6486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311FB"/>
    <w:multiLevelType w:val="hybridMultilevel"/>
    <w:tmpl w:val="DBF287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hl Kestin">
    <w15:presenceInfo w15:providerId="AD" w15:userId="S-1-5-21-948756243-734778046-674738317-185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9B3"/>
    <w:rsid w:val="001F18B2"/>
    <w:rsid w:val="002026A6"/>
    <w:rsid w:val="002033EA"/>
    <w:rsid w:val="002968A5"/>
    <w:rsid w:val="003B363C"/>
    <w:rsid w:val="004C0C2E"/>
    <w:rsid w:val="006764AE"/>
    <w:rsid w:val="006E3CF5"/>
    <w:rsid w:val="007202FA"/>
    <w:rsid w:val="007873D8"/>
    <w:rsid w:val="00797F3C"/>
    <w:rsid w:val="007F5A1D"/>
    <w:rsid w:val="007F62FC"/>
    <w:rsid w:val="00922413"/>
    <w:rsid w:val="009405C8"/>
    <w:rsid w:val="009420A5"/>
    <w:rsid w:val="009461AC"/>
    <w:rsid w:val="009819D4"/>
    <w:rsid w:val="00A1507F"/>
    <w:rsid w:val="00A67D81"/>
    <w:rsid w:val="00B979B3"/>
    <w:rsid w:val="00BA6AEB"/>
    <w:rsid w:val="00BD628B"/>
    <w:rsid w:val="00BE162E"/>
    <w:rsid w:val="00C06590"/>
    <w:rsid w:val="00C8645D"/>
    <w:rsid w:val="00C92549"/>
    <w:rsid w:val="00D247F2"/>
    <w:rsid w:val="00D46427"/>
    <w:rsid w:val="00DC3B3F"/>
    <w:rsid w:val="00DD2A41"/>
    <w:rsid w:val="00E60A8B"/>
    <w:rsid w:val="00F13E7E"/>
    <w:rsid w:val="00F6604B"/>
    <w:rsid w:val="00FC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D3F601"/>
  <w14:defaultImageDpi w14:val="300"/>
  <w15:docId w15:val="{5152EC1B-4A3F-453E-AEB7-348A2B3D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9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Level11">
    <w:name w:val="Note Level 11"/>
    <w:basedOn w:val="Normal"/>
    <w:uiPriority w:val="99"/>
    <w:semiHidden/>
    <w:unhideWhenUsed/>
    <w:rsid w:val="00BA6AEB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customStyle="1" w:styleId="NoteLevel21">
    <w:name w:val="Note Level 21"/>
    <w:basedOn w:val="Normal"/>
    <w:uiPriority w:val="99"/>
    <w:semiHidden/>
    <w:unhideWhenUsed/>
    <w:rsid w:val="00BA6AEB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customStyle="1" w:styleId="NoteLevel31">
    <w:name w:val="Note Level 31"/>
    <w:basedOn w:val="Normal"/>
    <w:uiPriority w:val="99"/>
    <w:semiHidden/>
    <w:unhideWhenUsed/>
    <w:rsid w:val="00BA6AEB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customStyle="1" w:styleId="NoteLevel41">
    <w:name w:val="Note Level 41"/>
    <w:basedOn w:val="Normal"/>
    <w:uiPriority w:val="99"/>
    <w:semiHidden/>
    <w:unhideWhenUsed/>
    <w:rsid w:val="00BA6AEB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customStyle="1" w:styleId="NoteLevel51">
    <w:name w:val="Note Level 51"/>
    <w:basedOn w:val="Normal"/>
    <w:uiPriority w:val="99"/>
    <w:semiHidden/>
    <w:unhideWhenUsed/>
    <w:rsid w:val="00BA6AEB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customStyle="1" w:styleId="NoteLevel61">
    <w:name w:val="Note Level 61"/>
    <w:basedOn w:val="Normal"/>
    <w:uiPriority w:val="99"/>
    <w:semiHidden/>
    <w:unhideWhenUsed/>
    <w:rsid w:val="00BA6AEB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customStyle="1" w:styleId="NoteLevel71">
    <w:name w:val="Note Level 71"/>
    <w:basedOn w:val="Normal"/>
    <w:uiPriority w:val="99"/>
    <w:semiHidden/>
    <w:unhideWhenUsed/>
    <w:rsid w:val="00BA6AEB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customStyle="1" w:styleId="NoteLevel81">
    <w:name w:val="Note Level 81"/>
    <w:basedOn w:val="Normal"/>
    <w:uiPriority w:val="99"/>
    <w:semiHidden/>
    <w:unhideWhenUsed/>
    <w:rsid w:val="00BA6AEB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customStyle="1" w:styleId="NoteLevel91">
    <w:name w:val="Note Level 91"/>
    <w:basedOn w:val="Normal"/>
    <w:uiPriority w:val="99"/>
    <w:semiHidden/>
    <w:unhideWhenUsed/>
    <w:rsid w:val="00BA6AEB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ListParagraph">
    <w:name w:val="List Paragraph"/>
    <w:basedOn w:val="Normal"/>
    <w:uiPriority w:val="34"/>
    <w:qFormat/>
    <w:rsid w:val="00FC0F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36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63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026A6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6604B"/>
  </w:style>
  <w:style w:type="character" w:styleId="Emphasis">
    <w:name w:val="Emphasis"/>
    <w:basedOn w:val="DefaultParagraphFont"/>
    <w:uiPriority w:val="20"/>
    <w:qFormat/>
    <w:rsid w:val="00F660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6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5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6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2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6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3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4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1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25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8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7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7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3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linda.young@unimelb.edu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1289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Siamak Sam Loni</dc:creator>
  <cp:keywords/>
  <dc:description/>
  <cp:lastModifiedBy>Tahl Kestin</cp:lastModifiedBy>
  <cp:revision>2</cp:revision>
  <cp:lastPrinted>2017-05-11T04:30:00Z</cp:lastPrinted>
  <dcterms:created xsi:type="dcterms:W3CDTF">2017-05-17T08:36:00Z</dcterms:created>
  <dcterms:modified xsi:type="dcterms:W3CDTF">2017-05-17T08:36:00Z</dcterms:modified>
</cp:coreProperties>
</file>